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33845" w14:textId="6D9CA8BF" w:rsidR="00C16EA4" w:rsidRDefault="009353E0">
      <w:r w:rsidRPr="009353E0">
        <w:rPr>
          <w:b/>
          <w:bCs/>
        </w:rPr>
        <w:t>N</w:t>
      </w:r>
      <w:r w:rsidR="00C16EA4" w:rsidRPr="009353E0">
        <w:rPr>
          <w:b/>
          <w:bCs/>
        </w:rPr>
        <w:t>umer projektu</w:t>
      </w:r>
      <w:r w:rsidR="00C16EA4">
        <w:t xml:space="preserve">: wpisz lub skopiuj numer projektu z </w:t>
      </w:r>
      <w:r w:rsidR="00C16EA4" w:rsidRPr="00C16EA4">
        <w:rPr>
          <w:i/>
          <w:iCs/>
        </w:rPr>
        <w:t>SL2021 Projekty</w:t>
      </w:r>
      <w:r w:rsidR="00C16EA4">
        <w:t xml:space="preserve"> zgodny ze wzorem: </w:t>
      </w:r>
      <w:r w:rsidR="00C16EA4" w:rsidRPr="00C16EA4">
        <w:t>PROG.XX.YY-IN.ZZ-XXXX/RR</w:t>
      </w:r>
    </w:p>
    <w:p w14:paraId="5EAB22AE" w14:textId="372EDA3E" w:rsidR="00C16EA4" w:rsidRDefault="009353E0">
      <w:r w:rsidRPr="009353E0">
        <w:rPr>
          <w:b/>
          <w:bCs/>
        </w:rPr>
        <w:t>N</w:t>
      </w:r>
      <w:r w:rsidR="00C16EA4" w:rsidRPr="009353E0">
        <w:rPr>
          <w:b/>
          <w:bCs/>
        </w:rPr>
        <w:t>azwa realizatora</w:t>
      </w:r>
      <w:r w:rsidR="00C16EA4">
        <w:t>: wpisz lub skopiuj nazwę Beneficjenta lub Realizatora, który angażuje personel projektu</w:t>
      </w:r>
    </w:p>
    <w:p w14:paraId="02879032" w14:textId="48A408B6" w:rsidR="00C16EA4" w:rsidRDefault="009353E0">
      <w:r w:rsidRPr="009353E0">
        <w:rPr>
          <w:b/>
          <w:bCs/>
        </w:rPr>
        <w:t>K</w:t>
      </w:r>
      <w:r w:rsidR="00C16EA4" w:rsidRPr="009353E0">
        <w:rPr>
          <w:b/>
          <w:bCs/>
        </w:rPr>
        <w:t>raj</w:t>
      </w:r>
      <w:r w:rsidR="00C16EA4">
        <w:t>: wpisz kraj, z którego pochodzi osoba pracująca w projekcie</w:t>
      </w:r>
    </w:p>
    <w:p w14:paraId="3EFEDDD5" w14:textId="7AB9DEF1" w:rsidR="00C16EA4" w:rsidRDefault="00C16EA4">
      <w:r w:rsidRPr="007A6E41">
        <w:rPr>
          <w:b/>
          <w:bCs/>
        </w:rPr>
        <w:t>PESEL</w:t>
      </w:r>
      <w:r>
        <w:t>: wpisz numer PESEL lub w przypadku osoby nieposiadającej numeru PESEL inny numer identyfikacyjny (do 25 znaków)</w:t>
      </w:r>
    </w:p>
    <w:p w14:paraId="47AACE8B" w14:textId="0989A2BD" w:rsidR="00C16EA4" w:rsidRDefault="009353E0">
      <w:r w:rsidRPr="009353E0">
        <w:rPr>
          <w:b/>
          <w:bCs/>
        </w:rPr>
        <w:t>I</w:t>
      </w:r>
      <w:r w:rsidR="00C16EA4" w:rsidRPr="009353E0">
        <w:rPr>
          <w:b/>
          <w:bCs/>
        </w:rPr>
        <w:t>mię</w:t>
      </w:r>
      <w:r w:rsidR="00C16EA4">
        <w:t>: wpisz imię osoby pracującej w projekcie</w:t>
      </w:r>
    </w:p>
    <w:p w14:paraId="2678233F" w14:textId="070BD5F4" w:rsidR="00C16EA4" w:rsidRDefault="009353E0">
      <w:r w:rsidRPr="009353E0">
        <w:rPr>
          <w:b/>
          <w:bCs/>
        </w:rPr>
        <w:t>N</w:t>
      </w:r>
      <w:r w:rsidR="00C16EA4" w:rsidRPr="009353E0">
        <w:rPr>
          <w:b/>
          <w:bCs/>
        </w:rPr>
        <w:t>azwisko</w:t>
      </w:r>
      <w:r w:rsidR="00C16EA4">
        <w:t>: wpisz nazwisko osoby pracującej w projekcie</w:t>
      </w:r>
    </w:p>
    <w:p w14:paraId="402BC8CA" w14:textId="795889F0" w:rsidR="00C16EA4" w:rsidRDefault="009353E0">
      <w:r w:rsidRPr="009353E0">
        <w:rPr>
          <w:b/>
          <w:bCs/>
        </w:rPr>
        <w:t>F</w:t>
      </w:r>
      <w:r w:rsidR="00C16EA4" w:rsidRPr="009353E0">
        <w:rPr>
          <w:b/>
          <w:bCs/>
        </w:rPr>
        <w:t>orma zaangażowania</w:t>
      </w:r>
      <w:r w:rsidR="00C16EA4">
        <w:t xml:space="preserve">: wybierz z listy rozwijalnej jedną z dopuszczalnych form zaangażowania: </w:t>
      </w:r>
    </w:p>
    <w:p w14:paraId="424692D4" w14:textId="294C1F47" w:rsidR="00C16EA4" w:rsidRDefault="00C16EA4">
      <w:r w:rsidRPr="00C16EA4">
        <w:t xml:space="preserve">1. „stosunek pracy” zaznacz w przypadku pracownika w rozumieniu art. 2 ustawy z dnia 26 czerwca 1974 r. Kodeks pracy (Dz. U. z 2022 r. poz. 1510, z </w:t>
      </w:r>
      <w:proofErr w:type="spellStart"/>
      <w:r w:rsidRPr="00C16EA4">
        <w:t>późn</w:t>
      </w:r>
      <w:proofErr w:type="spellEnd"/>
      <w:r w:rsidRPr="00C16EA4">
        <w:t xml:space="preserve">. </w:t>
      </w:r>
      <w:proofErr w:type="spellStart"/>
      <w:r w:rsidRPr="00C16EA4">
        <w:t>zm</w:t>
      </w:r>
      <w:proofErr w:type="spellEnd"/>
      <w:r w:rsidRPr="00C16EA4">
        <w:t>)</w:t>
      </w:r>
    </w:p>
    <w:p w14:paraId="307F7EA1" w14:textId="31C79941" w:rsidR="00C16EA4" w:rsidRDefault="00C16EA4">
      <w:r w:rsidRPr="00C16EA4">
        <w:t xml:space="preserve">2. „wolontariat” zaznacz w przypadku wolontariusza w rozumieniu art. 2 pkt 3 ustawy z dnia 24 kwietnia 2003 r. o działalności pożytku publicznego i o wolontariacie (Dz. U. z 2023 r. poz. 571, z </w:t>
      </w:r>
      <w:proofErr w:type="spellStart"/>
      <w:r w:rsidRPr="00C16EA4">
        <w:t>późn</w:t>
      </w:r>
      <w:proofErr w:type="spellEnd"/>
      <w:r w:rsidRPr="00C16EA4">
        <w:t>. zm.)</w:t>
      </w:r>
    </w:p>
    <w:p w14:paraId="514F1DC4" w14:textId="3D0D8173" w:rsidR="00C16EA4" w:rsidRDefault="00C16EA4">
      <w:r w:rsidRPr="00C16EA4">
        <w:t xml:space="preserve">3. „samozatrudnienie” zaznacz w przypadku osoby fizycznej będącej beneficjentem, wykonującej działalność gospodarczą w rozumieniu art. 3 ustawy z dnia 6 marca 2018 r. Prawo przedsiębiorców (Dz.U. z 2023 r. poz. 221, z </w:t>
      </w:r>
      <w:proofErr w:type="spellStart"/>
      <w:r w:rsidRPr="00C16EA4">
        <w:t>późn</w:t>
      </w:r>
      <w:proofErr w:type="spellEnd"/>
      <w:r w:rsidRPr="00C16EA4">
        <w:t xml:space="preserve">. zm.) lub osoby z nią współpracującej w rozumieniu art. 8 ust. 11 ustawy z dnia 13 października 1998 r. o systemie ubezpieczeń społecznych (Dz. U. z 2022 r. poz. 1009, z </w:t>
      </w:r>
      <w:proofErr w:type="spellStart"/>
      <w:r w:rsidRPr="00C16EA4">
        <w:t>późn</w:t>
      </w:r>
      <w:proofErr w:type="spellEnd"/>
      <w:r w:rsidRPr="00C16EA4">
        <w:t>. zm.)</w:t>
      </w:r>
    </w:p>
    <w:p w14:paraId="344E7F1C" w14:textId="1B8E5633" w:rsidR="00C16EA4" w:rsidRDefault="009353E0">
      <w:r w:rsidRPr="007A6E41">
        <w:rPr>
          <w:b/>
          <w:bCs/>
        </w:rPr>
        <w:t>O</w:t>
      </w:r>
      <w:r w:rsidR="00C16EA4" w:rsidRPr="007A6E41">
        <w:rPr>
          <w:b/>
          <w:bCs/>
        </w:rPr>
        <w:t>kres od</w:t>
      </w:r>
      <w:r w:rsidR="00C16EA4">
        <w:t>: wpisz datę w formacie RRRR-MM-DD</w:t>
      </w:r>
    </w:p>
    <w:p w14:paraId="148D62F4" w14:textId="5872D987" w:rsidR="00C16EA4" w:rsidRDefault="009353E0">
      <w:r w:rsidRPr="007A6E41">
        <w:rPr>
          <w:b/>
          <w:bCs/>
        </w:rPr>
        <w:t>O</w:t>
      </w:r>
      <w:r w:rsidR="00C16EA4" w:rsidRPr="007A6E41">
        <w:rPr>
          <w:b/>
          <w:bCs/>
        </w:rPr>
        <w:t>kres do</w:t>
      </w:r>
      <w:r w:rsidR="00C16EA4">
        <w:t>: wpisz datę w formacie RRRR-MM-DD</w:t>
      </w:r>
    </w:p>
    <w:sectPr w:rsidR="00C16E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D74ED8" w14:textId="77777777" w:rsidR="007E027E" w:rsidRDefault="007E027E" w:rsidP="009353E0">
      <w:pPr>
        <w:spacing w:after="0" w:line="240" w:lineRule="auto"/>
      </w:pPr>
      <w:r>
        <w:separator/>
      </w:r>
    </w:p>
  </w:endnote>
  <w:endnote w:type="continuationSeparator" w:id="0">
    <w:p w14:paraId="3FF60AA4" w14:textId="77777777" w:rsidR="007E027E" w:rsidRDefault="007E027E" w:rsidP="00935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EA17C3" w14:textId="77777777" w:rsidR="007E027E" w:rsidRDefault="007E027E" w:rsidP="009353E0">
      <w:pPr>
        <w:spacing w:after="0" w:line="240" w:lineRule="auto"/>
      </w:pPr>
      <w:r>
        <w:separator/>
      </w:r>
    </w:p>
  </w:footnote>
  <w:footnote w:type="continuationSeparator" w:id="0">
    <w:p w14:paraId="0521FD8E" w14:textId="77777777" w:rsidR="007E027E" w:rsidRDefault="007E027E" w:rsidP="009353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E1F88" w14:textId="4BA84157" w:rsidR="009353E0" w:rsidRDefault="009353E0" w:rsidP="009353E0">
    <w:pPr>
      <w:pStyle w:val="Nagwek"/>
      <w:rPr>
        <w:b/>
        <w:bCs/>
      </w:rPr>
    </w:pPr>
    <w:r>
      <w:rPr>
        <w:b/>
        <w:bCs/>
        <w:noProof/>
      </w:rPr>
      <w:drawing>
        <wp:anchor distT="0" distB="0" distL="114300" distR="114300" simplePos="0" relativeHeight="251659264" behindDoc="0" locked="0" layoutInCell="1" allowOverlap="1" wp14:anchorId="5119C940" wp14:editId="654A7381">
          <wp:simplePos x="0" y="0"/>
          <wp:positionH relativeFrom="column">
            <wp:posOffset>4514784</wp:posOffset>
          </wp:positionH>
          <wp:positionV relativeFrom="paragraph">
            <wp:posOffset>7323</wp:posOffset>
          </wp:positionV>
          <wp:extent cx="1228725" cy="393065"/>
          <wp:effectExtent l="0" t="0" r="9525" b="698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725" cy="3930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bCs/>
      </w:rPr>
      <w:t>Baza personelu</w:t>
    </w:r>
    <w:r w:rsidR="00CB1C7D">
      <w:rPr>
        <w:b/>
        <w:bCs/>
      </w:rPr>
      <w:t xml:space="preserve"> w SL2021 – instrukcja wypełniania</w:t>
    </w:r>
    <w:r>
      <w:rPr>
        <w:b/>
        <w:bCs/>
      </w:rPr>
      <w:tab/>
    </w:r>
  </w:p>
  <w:p w14:paraId="070612AC" w14:textId="77777777" w:rsidR="009353E0" w:rsidRDefault="009353E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EA4"/>
    <w:rsid w:val="003B47A0"/>
    <w:rsid w:val="006C25CD"/>
    <w:rsid w:val="00795E97"/>
    <w:rsid w:val="007A6E41"/>
    <w:rsid w:val="007E027E"/>
    <w:rsid w:val="009353E0"/>
    <w:rsid w:val="00C16EA4"/>
    <w:rsid w:val="00CB1C7D"/>
    <w:rsid w:val="00E10113"/>
    <w:rsid w:val="00F57FF9"/>
    <w:rsid w:val="00FB4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97685"/>
  <w15:chartTrackingRefBased/>
  <w15:docId w15:val="{6F86E9EA-54AD-41E0-955E-AD138DC62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35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53E0"/>
  </w:style>
  <w:style w:type="paragraph" w:styleId="Stopka">
    <w:name w:val="footer"/>
    <w:basedOn w:val="Normalny"/>
    <w:link w:val="StopkaZnak"/>
    <w:uiPriority w:val="99"/>
    <w:unhideWhenUsed/>
    <w:rsid w:val="00935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53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186C3EA263BD4F917A6C85A18A961C" ma:contentTypeVersion="13" ma:contentTypeDescription="Utwórz nowy dokument." ma:contentTypeScope="" ma:versionID="04a60273d8a4540a1547dfdb99dc903c">
  <xsd:schema xmlns:xsd="http://www.w3.org/2001/XMLSchema" xmlns:xs="http://www.w3.org/2001/XMLSchema" xmlns:p="http://schemas.microsoft.com/office/2006/metadata/properties" xmlns:ns2="244bb23a-2fe6-433a-9a37-f7f25922d564" xmlns:ns3="8a95167d-084d-43a8-bc0f-5d5b25d0083d" targetNamespace="http://schemas.microsoft.com/office/2006/metadata/properties" ma:root="true" ma:fieldsID="37f55a69c19580d2a8ad90b7803e3df0" ns2:_="" ns3:_="">
    <xsd:import namespace="244bb23a-2fe6-433a-9a37-f7f25922d564"/>
    <xsd:import namespace="8a95167d-084d-43a8-bc0f-5d5b25d008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bb23a-2fe6-433a-9a37-f7f25922d5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210e09ee-9627-4669-83b3-8153eeb155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95167d-084d-43a8-bc0f-5d5b25d008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3daa57-4d04-4742-8eca-104da886972f}" ma:internalName="TaxCatchAll" ma:showField="CatchAllData" ma:web="8a95167d-084d-43a8-bc0f-5d5b25d008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4bb23a-2fe6-433a-9a37-f7f25922d564">
      <Terms xmlns="http://schemas.microsoft.com/office/infopath/2007/PartnerControls"/>
    </lcf76f155ced4ddcb4097134ff3c332f>
    <TaxCatchAll xmlns="8a95167d-084d-43a8-bc0f-5d5b25d0083d" xsi:nil="true"/>
  </documentManagement>
</p:properties>
</file>

<file path=customXml/itemProps1.xml><?xml version="1.0" encoding="utf-8"?>
<ds:datastoreItem xmlns:ds="http://schemas.openxmlformats.org/officeDocument/2006/customXml" ds:itemID="{D3BF69EB-8A82-450A-961B-632365B8EDC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39B0498-6EC3-4323-ADB9-A34EC6CE3D7B}"/>
</file>

<file path=customXml/itemProps3.xml><?xml version="1.0" encoding="utf-8"?>
<ds:datastoreItem xmlns:ds="http://schemas.openxmlformats.org/officeDocument/2006/customXml" ds:itemID="{7E03463C-9875-4FBC-B328-851E3C4811E1}"/>
</file>

<file path=customXml/itemProps4.xml><?xml version="1.0" encoding="utf-8"?>
<ds:datastoreItem xmlns:ds="http://schemas.openxmlformats.org/officeDocument/2006/customXml" ds:itemID="{F016D304-A4A0-4647-A2A5-4E662DAB207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206</Words>
  <Characters>1239</Characters>
  <Application>Microsoft Office Word</Application>
  <DocSecurity>0</DocSecurity>
  <Lines>10</Lines>
  <Paragraphs>2</Paragraphs>
  <ScaleCrop>false</ScaleCrop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 Beata</dc:creator>
  <cp:keywords/>
  <dc:description/>
  <cp:lastModifiedBy>Lis Beata</cp:lastModifiedBy>
  <cp:revision>2</cp:revision>
  <dcterms:created xsi:type="dcterms:W3CDTF">2023-04-25T13:28:00Z</dcterms:created>
  <dcterms:modified xsi:type="dcterms:W3CDTF">2023-04-25T13:28:00Z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0x0101004D186C3EA263BD4F917A6C85A18A961C</vt:lpwstr>
  </property>
</Properties>
</file>